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8E34C7">
        <w:tc>
          <w:tcPr>
            <w:tcW w:w="1620" w:type="dxa"/>
            <w:tcBorders>
              <w:bottom w:val="single" w:sz="4" w:space="0" w:color="auto"/>
            </w:tcBorders>
            <w:shd w:val="clear" w:color="auto" w:fill="FFFFFF"/>
            <w:vAlign w:val="center"/>
          </w:tcPr>
          <w:p w14:paraId="1DB23675" w14:textId="77777777" w:rsidR="00067FE2" w:rsidRDefault="00067FE2" w:rsidP="008E34C7">
            <w:pPr>
              <w:pStyle w:val="Header"/>
              <w:spacing w:before="120" w:after="120"/>
            </w:pPr>
            <w:r>
              <w:t>NPRR Number</w:t>
            </w:r>
          </w:p>
        </w:tc>
        <w:tc>
          <w:tcPr>
            <w:tcW w:w="1260" w:type="dxa"/>
            <w:tcBorders>
              <w:bottom w:val="single" w:sz="4" w:space="0" w:color="auto"/>
            </w:tcBorders>
            <w:vAlign w:val="center"/>
          </w:tcPr>
          <w:p w14:paraId="58DFDEEC" w14:textId="26A829E3" w:rsidR="00067FE2" w:rsidRDefault="00394F55" w:rsidP="008E34C7">
            <w:pPr>
              <w:pStyle w:val="Header"/>
              <w:spacing w:before="120" w:after="120"/>
            </w:pPr>
            <w:hyperlink r:id="rId8" w:history="1">
              <w:r>
                <w:rPr>
                  <w:rStyle w:val="Hyperlink"/>
                  <w:rFonts w:cs="Arial"/>
                </w:rPr>
                <w:t>1280</w:t>
              </w:r>
            </w:hyperlink>
          </w:p>
        </w:tc>
        <w:tc>
          <w:tcPr>
            <w:tcW w:w="900" w:type="dxa"/>
            <w:tcBorders>
              <w:bottom w:val="single" w:sz="4" w:space="0" w:color="auto"/>
            </w:tcBorders>
            <w:shd w:val="clear" w:color="auto" w:fill="FFFFFF"/>
            <w:vAlign w:val="center"/>
          </w:tcPr>
          <w:p w14:paraId="1F77FB52" w14:textId="77777777" w:rsidR="00067FE2" w:rsidRDefault="00067FE2" w:rsidP="008E34C7">
            <w:pPr>
              <w:pStyle w:val="Header"/>
              <w:spacing w:before="120" w:after="120"/>
            </w:pPr>
            <w:r>
              <w:t>NPRR Title</w:t>
            </w:r>
          </w:p>
        </w:tc>
        <w:tc>
          <w:tcPr>
            <w:tcW w:w="6660" w:type="dxa"/>
            <w:tcBorders>
              <w:bottom w:val="single" w:sz="4" w:space="0" w:color="auto"/>
            </w:tcBorders>
            <w:vAlign w:val="center"/>
          </w:tcPr>
          <w:p w14:paraId="58F14EBB" w14:textId="262C5A48" w:rsidR="00067FE2" w:rsidRDefault="00AD5FFF" w:rsidP="008E34C7">
            <w:pPr>
              <w:pStyle w:val="Header"/>
              <w:spacing w:before="120" w:after="120"/>
            </w:pPr>
            <w:r>
              <w:t>Establish</w:t>
            </w:r>
            <w:r w:rsidR="0077521D">
              <w:t xml:space="preserve"> </w:t>
            </w:r>
            <w:r w:rsidR="006037F6">
              <w:t xml:space="preserve">Process </w:t>
            </w:r>
            <w:r w:rsidR="00E1263E" w:rsidRPr="00E1263E">
              <w:t>for Permanent Bypass of Series Capacitor</w:t>
            </w:r>
          </w:p>
        </w:tc>
      </w:tr>
      <w:tr w:rsidR="008E34C7" w14:paraId="07A3BD60" w14:textId="77777777" w:rsidTr="008E34C7">
        <w:tc>
          <w:tcPr>
            <w:tcW w:w="1620" w:type="dxa"/>
            <w:tcBorders>
              <w:top w:val="single" w:sz="4" w:space="0" w:color="auto"/>
              <w:left w:val="nil"/>
              <w:bottom w:val="single" w:sz="4" w:space="0" w:color="auto"/>
              <w:right w:val="nil"/>
            </w:tcBorders>
            <w:shd w:val="clear" w:color="auto" w:fill="FFFFFF"/>
            <w:vAlign w:val="center"/>
          </w:tcPr>
          <w:p w14:paraId="40D15EEC" w14:textId="77777777" w:rsidR="008E34C7" w:rsidRDefault="008E34C7" w:rsidP="00F44236">
            <w:pPr>
              <w:pStyle w:val="Header"/>
            </w:pPr>
          </w:p>
        </w:tc>
        <w:tc>
          <w:tcPr>
            <w:tcW w:w="1260" w:type="dxa"/>
            <w:tcBorders>
              <w:top w:val="single" w:sz="4" w:space="0" w:color="auto"/>
              <w:left w:val="nil"/>
              <w:bottom w:val="single" w:sz="4" w:space="0" w:color="auto"/>
              <w:right w:val="nil"/>
            </w:tcBorders>
            <w:vAlign w:val="center"/>
          </w:tcPr>
          <w:p w14:paraId="157EE9BB" w14:textId="77777777" w:rsidR="008E34C7" w:rsidRDefault="008E34C7" w:rsidP="00F44236">
            <w:pPr>
              <w:pStyle w:val="Header"/>
            </w:pPr>
          </w:p>
          <w:p w14:paraId="3B3365AB" w14:textId="77777777" w:rsidR="008E34C7" w:rsidRDefault="008E34C7" w:rsidP="00F44236">
            <w:pPr>
              <w:pStyle w:val="Header"/>
            </w:pPr>
          </w:p>
        </w:tc>
        <w:tc>
          <w:tcPr>
            <w:tcW w:w="900" w:type="dxa"/>
            <w:tcBorders>
              <w:top w:val="single" w:sz="4" w:space="0" w:color="auto"/>
              <w:left w:val="nil"/>
              <w:bottom w:val="single" w:sz="4" w:space="0" w:color="auto"/>
              <w:right w:val="nil"/>
            </w:tcBorders>
            <w:shd w:val="clear" w:color="auto" w:fill="FFFFFF"/>
            <w:vAlign w:val="center"/>
          </w:tcPr>
          <w:p w14:paraId="3DD0141C" w14:textId="77777777" w:rsidR="008E34C7" w:rsidRDefault="008E34C7" w:rsidP="00F44236">
            <w:pPr>
              <w:pStyle w:val="Header"/>
            </w:pPr>
          </w:p>
        </w:tc>
        <w:tc>
          <w:tcPr>
            <w:tcW w:w="6660" w:type="dxa"/>
            <w:tcBorders>
              <w:top w:val="single" w:sz="4" w:space="0" w:color="auto"/>
              <w:left w:val="nil"/>
              <w:bottom w:val="single" w:sz="4" w:space="0" w:color="auto"/>
              <w:right w:val="nil"/>
            </w:tcBorders>
            <w:vAlign w:val="center"/>
          </w:tcPr>
          <w:p w14:paraId="72A0387B" w14:textId="77777777" w:rsidR="008E34C7" w:rsidRDefault="008E34C7" w:rsidP="00F44236">
            <w:pPr>
              <w:pStyle w:val="Header"/>
            </w:pPr>
          </w:p>
        </w:tc>
      </w:tr>
      <w:tr w:rsidR="00067FE2" w:rsidRPr="00E01925" w14:paraId="398BCBF4" w14:textId="77777777" w:rsidTr="008E34C7">
        <w:trPr>
          <w:trHeight w:val="518"/>
        </w:trPr>
        <w:tc>
          <w:tcPr>
            <w:tcW w:w="2880" w:type="dxa"/>
            <w:gridSpan w:val="2"/>
            <w:tcBorders>
              <w:top w:val="single" w:sz="4" w:space="0" w:color="auto"/>
              <w:bottom w:val="single" w:sz="4" w:space="0" w:color="auto"/>
            </w:tcBorders>
            <w:shd w:val="clear" w:color="auto" w:fill="FFFFFF"/>
            <w:vAlign w:val="center"/>
          </w:tcPr>
          <w:p w14:paraId="3A20C7F8" w14:textId="2287AAE8" w:rsidR="00067FE2" w:rsidRPr="00E01925" w:rsidRDefault="00067FE2" w:rsidP="008F4ADB">
            <w:pPr>
              <w:pStyle w:val="Header"/>
              <w:spacing w:before="120" w:after="120"/>
              <w:rPr>
                <w:bCs w:val="0"/>
              </w:rPr>
            </w:pPr>
            <w:r w:rsidRPr="00E01925">
              <w:rPr>
                <w:bCs w:val="0"/>
              </w:rPr>
              <w:t xml:space="preserve">Date </w:t>
            </w:r>
            <w:r w:rsidR="008F4ADB">
              <w:rPr>
                <w:bCs w:val="0"/>
              </w:rPr>
              <w:t>of Decision</w:t>
            </w:r>
          </w:p>
        </w:tc>
        <w:tc>
          <w:tcPr>
            <w:tcW w:w="7560" w:type="dxa"/>
            <w:gridSpan w:val="2"/>
            <w:tcBorders>
              <w:top w:val="single" w:sz="4" w:space="0" w:color="auto"/>
              <w:bottom w:val="single" w:sz="4" w:space="0" w:color="auto"/>
            </w:tcBorders>
            <w:vAlign w:val="center"/>
          </w:tcPr>
          <w:p w14:paraId="16A45634" w14:textId="0E48CC4A" w:rsidR="00067FE2" w:rsidRPr="00E01925" w:rsidRDefault="00AC6610" w:rsidP="008F4ADB">
            <w:pPr>
              <w:pStyle w:val="NormalArial"/>
              <w:spacing w:before="120" w:after="120"/>
            </w:pPr>
            <w:r>
              <w:t>July 8</w:t>
            </w:r>
            <w:r w:rsidR="00394F55">
              <w:t>, 2025</w:t>
            </w:r>
          </w:p>
        </w:tc>
      </w:tr>
      <w:tr w:rsidR="008E34C7" w:rsidRPr="00E01925" w14:paraId="13BF1CB7" w14:textId="77777777" w:rsidTr="008E34C7">
        <w:trPr>
          <w:trHeight w:val="518"/>
        </w:trPr>
        <w:tc>
          <w:tcPr>
            <w:tcW w:w="2880" w:type="dxa"/>
            <w:gridSpan w:val="2"/>
            <w:tcBorders>
              <w:top w:val="single" w:sz="4" w:space="0" w:color="auto"/>
              <w:left w:val="nil"/>
              <w:bottom w:val="single" w:sz="4" w:space="0" w:color="auto"/>
              <w:right w:val="nil"/>
            </w:tcBorders>
            <w:shd w:val="clear" w:color="auto" w:fill="FFFFFF"/>
            <w:vAlign w:val="center"/>
          </w:tcPr>
          <w:p w14:paraId="6AC1358F" w14:textId="77777777" w:rsidR="008E34C7" w:rsidRPr="00E01925" w:rsidRDefault="008E34C7" w:rsidP="008F4ADB">
            <w:pPr>
              <w:pStyle w:val="Header"/>
              <w:spacing w:before="120" w:after="120"/>
              <w:rPr>
                <w:bCs w:val="0"/>
              </w:rPr>
            </w:pPr>
          </w:p>
        </w:tc>
        <w:tc>
          <w:tcPr>
            <w:tcW w:w="7560" w:type="dxa"/>
            <w:gridSpan w:val="2"/>
            <w:tcBorders>
              <w:top w:val="single" w:sz="4" w:space="0" w:color="auto"/>
              <w:left w:val="nil"/>
              <w:bottom w:val="single" w:sz="4" w:space="0" w:color="auto"/>
              <w:right w:val="nil"/>
            </w:tcBorders>
            <w:vAlign w:val="center"/>
          </w:tcPr>
          <w:p w14:paraId="1130AF3B" w14:textId="77777777" w:rsidR="008E34C7" w:rsidRDefault="008E34C7" w:rsidP="008F4ADB">
            <w:pPr>
              <w:pStyle w:val="NormalArial"/>
              <w:spacing w:before="120" w:after="120"/>
            </w:pPr>
          </w:p>
        </w:tc>
      </w:tr>
      <w:tr w:rsidR="008E34C7" w14:paraId="528C1269" w14:textId="77777777" w:rsidTr="008E34C7">
        <w:trPr>
          <w:trHeight w:val="161"/>
        </w:trPr>
        <w:tc>
          <w:tcPr>
            <w:tcW w:w="10440" w:type="dxa"/>
            <w:gridSpan w:val="4"/>
            <w:tcBorders>
              <w:top w:val="single" w:sz="4" w:space="0" w:color="auto"/>
              <w:bottom w:val="single" w:sz="4" w:space="0" w:color="auto"/>
            </w:tcBorders>
            <w:shd w:val="clear" w:color="auto" w:fill="FFFFFF"/>
            <w:vAlign w:val="center"/>
          </w:tcPr>
          <w:p w14:paraId="2310B212" w14:textId="240BA172" w:rsidR="008E34C7" w:rsidRPr="008E34C7" w:rsidRDefault="008E34C7" w:rsidP="008E34C7">
            <w:pPr>
              <w:pStyle w:val="NormalArial"/>
              <w:spacing w:before="120" w:after="120"/>
              <w:jc w:val="center"/>
              <w:rPr>
                <w:b/>
                <w:bCs/>
              </w:rPr>
            </w:pPr>
            <w:r w:rsidRPr="008E34C7">
              <w:rPr>
                <w:b/>
                <w:bCs/>
              </w:rPr>
              <w:t>Submitter’s Information</w:t>
            </w:r>
          </w:p>
        </w:tc>
      </w:tr>
      <w:tr w:rsidR="008E34C7" w14:paraId="1939CD6D" w14:textId="77777777" w:rsidTr="00954E06">
        <w:trPr>
          <w:trHeight w:val="359"/>
        </w:trPr>
        <w:tc>
          <w:tcPr>
            <w:tcW w:w="2880" w:type="dxa"/>
            <w:gridSpan w:val="2"/>
            <w:tcBorders>
              <w:top w:val="single" w:sz="4" w:space="0" w:color="auto"/>
              <w:bottom w:val="single" w:sz="4" w:space="0" w:color="auto"/>
            </w:tcBorders>
            <w:shd w:val="clear" w:color="auto" w:fill="FFFFFF"/>
            <w:vAlign w:val="center"/>
          </w:tcPr>
          <w:p w14:paraId="41A1E631" w14:textId="32C10032" w:rsidR="008E34C7" w:rsidRDefault="008E34C7" w:rsidP="008E34C7">
            <w:pPr>
              <w:pStyle w:val="Header"/>
              <w:spacing w:before="120" w:after="120"/>
            </w:pPr>
            <w:r w:rsidRPr="00EC55B3">
              <w:t>Name</w:t>
            </w:r>
          </w:p>
        </w:tc>
        <w:tc>
          <w:tcPr>
            <w:tcW w:w="7560" w:type="dxa"/>
            <w:gridSpan w:val="2"/>
            <w:tcBorders>
              <w:top w:val="single" w:sz="4" w:space="0" w:color="auto"/>
            </w:tcBorders>
            <w:vAlign w:val="center"/>
          </w:tcPr>
          <w:p w14:paraId="7B08BCA4" w14:textId="0BE0960D" w:rsidR="008E34C7" w:rsidRPr="00FB509B" w:rsidRDefault="008E34C7" w:rsidP="008E34C7">
            <w:pPr>
              <w:pStyle w:val="NormalArial"/>
              <w:spacing w:before="120" w:after="120"/>
            </w:pPr>
            <w:r>
              <w:t xml:space="preserve">John Russ Hubbard </w:t>
            </w:r>
          </w:p>
        </w:tc>
      </w:tr>
      <w:tr w:rsidR="008E34C7" w14:paraId="293C9EF8" w14:textId="77777777" w:rsidTr="00954E06">
        <w:trPr>
          <w:trHeight w:val="359"/>
        </w:trPr>
        <w:tc>
          <w:tcPr>
            <w:tcW w:w="2880" w:type="dxa"/>
            <w:gridSpan w:val="2"/>
            <w:tcBorders>
              <w:top w:val="single" w:sz="4" w:space="0" w:color="auto"/>
              <w:bottom w:val="single" w:sz="4" w:space="0" w:color="auto"/>
            </w:tcBorders>
            <w:shd w:val="clear" w:color="auto" w:fill="FFFFFF"/>
            <w:vAlign w:val="center"/>
          </w:tcPr>
          <w:p w14:paraId="50073975" w14:textId="313154A2" w:rsidR="008E34C7" w:rsidRDefault="008E34C7" w:rsidP="008E34C7">
            <w:pPr>
              <w:pStyle w:val="Header"/>
              <w:spacing w:before="120" w:after="120"/>
            </w:pPr>
            <w:r w:rsidRPr="00EC55B3">
              <w:t>E-mail Address</w:t>
            </w:r>
          </w:p>
        </w:tc>
        <w:tc>
          <w:tcPr>
            <w:tcW w:w="7560" w:type="dxa"/>
            <w:gridSpan w:val="2"/>
            <w:tcBorders>
              <w:top w:val="single" w:sz="4" w:space="0" w:color="auto"/>
            </w:tcBorders>
            <w:vAlign w:val="center"/>
          </w:tcPr>
          <w:p w14:paraId="403415FF" w14:textId="41E9361B" w:rsidR="008E34C7" w:rsidRPr="00FB509B" w:rsidRDefault="008E34C7" w:rsidP="008E34C7">
            <w:pPr>
              <w:pStyle w:val="NormalArial"/>
              <w:spacing w:before="120" w:after="120"/>
            </w:pPr>
            <w:hyperlink r:id="rId9" w:history="1">
              <w:r w:rsidRPr="00BE1E14">
                <w:rPr>
                  <w:rStyle w:val="Hyperlink"/>
                </w:rPr>
                <w:t>jhubbard@omm.com</w:t>
              </w:r>
            </w:hyperlink>
          </w:p>
        </w:tc>
      </w:tr>
      <w:tr w:rsidR="008E34C7" w14:paraId="5D262CEE" w14:textId="77777777" w:rsidTr="00954E06">
        <w:trPr>
          <w:trHeight w:val="359"/>
        </w:trPr>
        <w:tc>
          <w:tcPr>
            <w:tcW w:w="2880" w:type="dxa"/>
            <w:gridSpan w:val="2"/>
            <w:tcBorders>
              <w:top w:val="single" w:sz="4" w:space="0" w:color="auto"/>
              <w:bottom w:val="single" w:sz="4" w:space="0" w:color="auto"/>
            </w:tcBorders>
            <w:shd w:val="clear" w:color="auto" w:fill="FFFFFF"/>
            <w:vAlign w:val="center"/>
          </w:tcPr>
          <w:p w14:paraId="5FF0A0E6" w14:textId="4C8895DB" w:rsidR="008E34C7" w:rsidRDefault="008E34C7" w:rsidP="008E34C7">
            <w:pPr>
              <w:pStyle w:val="Header"/>
              <w:spacing w:before="120" w:after="120"/>
            </w:pPr>
            <w:r w:rsidRPr="00EC55B3">
              <w:t>Company</w:t>
            </w:r>
          </w:p>
        </w:tc>
        <w:tc>
          <w:tcPr>
            <w:tcW w:w="7560" w:type="dxa"/>
            <w:gridSpan w:val="2"/>
            <w:tcBorders>
              <w:top w:val="single" w:sz="4" w:space="0" w:color="auto"/>
            </w:tcBorders>
            <w:vAlign w:val="center"/>
          </w:tcPr>
          <w:p w14:paraId="2D597D3C" w14:textId="2ACD8B4B" w:rsidR="008E34C7" w:rsidRPr="00FB509B" w:rsidRDefault="008E34C7" w:rsidP="008E34C7">
            <w:pPr>
              <w:pStyle w:val="NormalArial"/>
              <w:spacing w:before="120" w:after="120"/>
            </w:pPr>
            <w:r>
              <w:t>Texas Industrial Energy Consumers (TIEC)</w:t>
            </w:r>
          </w:p>
        </w:tc>
      </w:tr>
      <w:tr w:rsidR="008E34C7" w14:paraId="21F8C384" w14:textId="77777777" w:rsidTr="008E34C7">
        <w:trPr>
          <w:trHeight w:val="359"/>
        </w:trPr>
        <w:tc>
          <w:tcPr>
            <w:tcW w:w="2880" w:type="dxa"/>
            <w:gridSpan w:val="2"/>
            <w:tcBorders>
              <w:top w:val="single" w:sz="4" w:space="0" w:color="auto"/>
              <w:bottom w:val="single" w:sz="4" w:space="0" w:color="auto"/>
            </w:tcBorders>
            <w:shd w:val="clear" w:color="auto" w:fill="FFFFFF"/>
            <w:vAlign w:val="center"/>
          </w:tcPr>
          <w:p w14:paraId="115E7176" w14:textId="2EE9C595" w:rsidR="008E34C7" w:rsidRDefault="008E34C7" w:rsidP="008E34C7">
            <w:pPr>
              <w:pStyle w:val="Header"/>
              <w:spacing w:before="120" w:after="120"/>
            </w:pPr>
            <w:r w:rsidRPr="00EC55B3">
              <w:t>Phone Number</w:t>
            </w:r>
          </w:p>
        </w:tc>
        <w:tc>
          <w:tcPr>
            <w:tcW w:w="7560" w:type="dxa"/>
            <w:gridSpan w:val="2"/>
            <w:tcBorders>
              <w:top w:val="single" w:sz="4" w:space="0" w:color="auto"/>
              <w:bottom w:val="single" w:sz="4" w:space="0" w:color="auto"/>
            </w:tcBorders>
            <w:vAlign w:val="center"/>
          </w:tcPr>
          <w:p w14:paraId="6F3366B9" w14:textId="2A657BC9" w:rsidR="008E34C7" w:rsidRPr="00FB509B" w:rsidRDefault="008E34C7" w:rsidP="008E34C7">
            <w:pPr>
              <w:pStyle w:val="NormalArial"/>
              <w:spacing w:before="120" w:after="120"/>
            </w:pPr>
            <w:r>
              <w:t>512-964-0415</w:t>
            </w:r>
          </w:p>
        </w:tc>
      </w:tr>
      <w:tr w:rsidR="008E34C7" w14:paraId="0756ED73" w14:textId="77777777" w:rsidTr="008E34C7">
        <w:trPr>
          <w:trHeight w:val="359"/>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2447FF" w14:textId="594DA27E" w:rsidR="008E34C7" w:rsidRDefault="008E34C7" w:rsidP="008E34C7">
            <w:pPr>
              <w:pStyle w:val="Header"/>
              <w:spacing w:before="120" w:after="120"/>
            </w:pPr>
            <w:r>
              <w:t>Market Segment</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8EAEB70" w14:textId="124AA90F" w:rsidR="008E34C7" w:rsidRPr="00FB509B" w:rsidRDefault="008E34C7" w:rsidP="008E34C7">
            <w:pPr>
              <w:pStyle w:val="NormalArial"/>
              <w:spacing w:before="120" w:after="120"/>
            </w:pPr>
            <w:r>
              <w:t>Industrial Consumers</w:t>
            </w:r>
          </w:p>
        </w:tc>
      </w:tr>
    </w:tbl>
    <w:p w14:paraId="12CAAF54" w14:textId="77777777" w:rsidR="00767662" w:rsidRDefault="00767662" w:rsidP="0076766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7662" w14:paraId="27F6A050" w14:textId="77777777" w:rsidTr="000256BA">
        <w:trPr>
          <w:trHeight w:val="350"/>
        </w:trPr>
        <w:tc>
          <w:tcPr>
            <w:tcW w:w="10440" w:type="dxa"/>
            <w:tcBorders>
              <w:bottom w:val="single" w:sz="4" w:space="0" w:color="auto"/>
            </w:tcBorders>
            <w:shd w:val="clear" w:color="auto" w:fill="FFFFFF"/>
            <w:vAlign w:val="center"/>
          </w:tcPr>
          <w:p w14:paraId="04B4D25B" w14:textId="77777777" w:rsidR="00767662" w:rsidRDefault="00767662" w:rsidP="000256BA">
            <w:pPr>
              <w:pStyle w:val="Header"/>
              <w:jc w:val="center"/>
            </w:pPr>
            <w:r>
              <w:t>Comments</w:t>
            </w:r>
          </w:p>
        </w:tc>
      </w:tr>
    </w:tbl>
    <w:p w14:paraId="798ECFC3" w14:textId="78DDBDF2" w:rsidR="00767662" w:rsidRDefault="00767662" w:rsidP="00767662">
      <w:pPr>
        <w:pStyle w:val="NormalArial"/>
        <w:spacing w:before="120" w:after="120"/>
        <w:jc w:val="both"/>
      </w:pPr>
      <w:r>
        <w:t>TIEC files these comments to</w:t>
      </w:r>
      <w:r w:rsidRPr="004C54B3">
        <w:t xml:space="preserve"> </w:t>
      </w:r>
      <w:r>
        <w:t xml:space="preserve">clarify that projects to bypass or un-bypass series capacitors should be reviewed as Tier 2 projects instead of Tier 3 projects.  Without this change, stakeholders may not holistically consider the impact that these projects could have on consumers and the stability or congestion of the system.  </w:t>
      </w:r>
    </w:p>
    <w:p w14:paraId="0C3F513C" w14:textId="6DCCDC41" w:rsidR="00767662" w:rsidRDefault="00767662" w:rsidP="00767662">
      <w:pPr>
        <w:pStyle w:val="NormalArial"/>
        <w:spacing w:before="120" w:after="120"/>
        <w:jc w:val="both"/>
      </w:pPr>
      <w:r>
        <w:t xml:space="preserve">Importantly, series capacitors provide a variety of services, which may include critical stability support and congestion relief, so bypassing them could have significant implications for the system.  Series capacitors on the system are bought and paid for by consumers, and even after they’re removed, they will stay in transmission rates.  If there is a negative ramification associated with bypassing any of these capacitors, including additional costs on the system, those implications should be fully understood </w:t>
      </w:r>
      <w:r>
        <w:rPr>
          <w:b/>
          <w:bCs/>
          <w:i/>
          <w:iCs/>
        </w:rPr>
        <w:t>before</w:t>
      </w:r>
      <w:r>
        <w:t xml:space="preserve"> a decision is made in the RPG review process.  </w:t>
      </w:r>
    </w:p>
    <w:p w14:paraId="62A48337" w14:textId="77777777" w:rsidR="00767662" w:rsidRDefault="00767662" w:rsidP="00767662">
      <w:pPr>
        <w:pStyle w:val="NormalArial"/>
        <w:spacing w:before="120" w:after="120"/>
        <w:jc w:val="both"/>
      </w:pPr>
      <w:r>
        <w:t xml:space="preserve">Under the Protocols, ERCOT is not required to conduct an independent analysis of Tier 3 projects unless requested during stakeholder review.  If no party submits a request to ERCOT, stakeholders could unknowingly increase costs to consumers, increase congestion, or decrease system stability by approving a request to bypass certain series capacitors.  To ensure there are no negative consequences associated with these projects, ERCOT needs to provide analyses that demonstrate the impacts on grid reliability (i.e. the impacts to GTCs, stability of the system, etc.) and the full economic impact.  The burden should not be on stakeholders to request ERCOT’s analysis, and instead, these projects should be Tier 2 projects, requiring ERCOT’s analysis of each project’s reliability and economic effects.  </w:t>
      </w:r>
    </w:p>
    <w:p w14:paraId="1F2CDACB" w14:textId="6A4E8DD8" w:rsidR="00767662" w:rsidRDefault="00767662" w:rsidP="00767662">
      <w:pPr>
        <w:pStyle w:val="NormalArial"/>
        <w:spacing w:before="120" w:after="120"/>
        <w:jc w:val="both"/>
      </w:pPr>
      <w:r>
        <w:lastRenderedPageBreak/>
        <w:t>There have also been purported instances where ERCOT operations has asked utilities to bypass existing series capacitors during real-time operations.  To the extent that this is accurate, it would be helpful to understand what analysis has been conducted (such as reviewing impacts to consumer or reliability impacts).  Providing transparency around how often this occurs, which series capacitors are typically bypassed, and ERCOT’s analysis before asking utilities to bypass (or un-bypass) specific series capacitors could better inform the discussions on NPRR1280.</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67662" w14:paraId="7E6F75AA" w14:textId="77777777" w:rsidTr="000256BA">
        <w:trPr>
          <w:trHeight w:val="350"/>
        </w:trPr>
        <w:tc>
          <w:tcPr>
            <w:tcW w:w="10440" w:type="dxa"/>
            <w:tcBorders>
              <w:bottom w:val="single" w:sz="4" w:space="0" w:color="auto"/>
            </w:tcBorders>
            <w:shd w:val="clear" w:color="auto" w:fill="FFFFFF"/>
            <w:vAlign w:val="center"/>
          </w:tcPr>
          <w:p w14:paraId="73617FC4" w14:textId="77777777" w:rsidR="00767662" w:rsidRDefault="00767662" w:rsidP="000256BA">
            <w:pPr>
              <w:pStyle w:val="Header"/>
              <w:jc w:val="center"/>
            </w:pPr>
            <w:bookmarkStart w:id="0" w:name="_Hlk202872381"/>
            <w:r>
              <w:t>Revised Cover Page Language</w:t>
            </w:r>
          </w:p>
        </w:tc>
      </w:tr>
      <w:bookmarkEnd w:id="0"/>
    </w:tbl>
    <w:p w14:paraId="09AB9345" w14:textId="77777777" w:rsidR="00767662" w:rsidRDefault="00767662" w:rsidP="0076766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67662" w:rsidRPr="00767662" w14:paraId="24D6D210" w14:textId="77777777" w:rsidTr="000256BA">
        <w:trPr>
          <w:trHeight w:val="518"/>
        </w:trPr>
        <w:tc>
          <w:tcPr>
            <w:tcW w:w="2880" w:type="dxa"/>
            <w:tcBorders>
              <w:bottom w:val="single" w:sz="4" w:space="0" w:color="auto"/>
            </w:tcBorders>
            <w:shd w:val="clear" w:color="auto" w:fill="FFFFFF"/>
            <w:vAlign w:val="center"/>
          </w:tcPr>
          <w:p w14:paraId="63E28775" w14:textId="77777777" w:rsidR="00767662" w:rsidRPr="00767662" w:rsidRDefault="00767662" w:rsidP="00767662">
            <w:pPr>
              <w:tabs>
                <w:tab w:val="center" w:pos="4320"/>
                <w:tab w:val="right" w:pos="8640"/>
              </w:tabs>
              <w:spacing w:before="120" w:after="120"/>
              <w:rPr>
                <w:rFonts w:ascii="Arial" w:hAnsi="Arial" w:cs="Arial"/>
                <w:b/>
                <w:bCs/>
              </w:rPr>
            </w:pPr>
            <w:r w:rsidRPr="00767662">
              <w:rPr>
                <w:rFonts w:ascii="Arial" w:hAnsi="Arial" w:cs="Arial"/>
                <w:b/>
                <w:bCs/>
              </w:rPr>
              <w:t>Justification of Reason for Revision and Market Impacts</w:t>
            </w:r>
          </w:p>
        </w:tc>
        <w:tc>
          <w:tcPr>
            <w:tcW w:w="7560" w:type="dxa"/>
            <w:tcBorders>
              <w:bottom w:val="single" w:sz="4" w:space="0" w:color="auto"/>
            </w:tcBorders>
            <w:vAlign w:val="center"/>
          </w:tcPr>
          <w:p w14:paraId="65382C89" w14:textId="77777777" w:rsidR="00767662" w:rsidRPr="00767662" w:rsidRDefault="00767662" w:rsidP="00767662">
            <w:pPr>
              <w:pStyle w:val="NormalArial"/>
              <w:spacing w:before="120" w:after="120"/>
              <w:rPr>
                <w:rFonts w:cs="Arial"/>
              </w:rPr>
            </w:pPr>
            <w:r w:rsidRPr="00767662">
              <w:rPr>
                <w:rFonts w:cs="Arial"/>
              </w:rPr>
              <w:t xml:space="preserve">The ERCOT System currently has 18 series capacitors installed in the 345 kV transmission network, to primarily enhance power transfer capability and provide voltage support by reducing impedance of the transmission lines between generation and major load centers.  While series capacitors improve power transfer efficiency, they also introduce the risk of </w:t>
            </w:r>
            <w:proofErr w:type="spellStart"/>
            <w:r w:rsidRPr="00767662">
              <w:rPr>
                <w:rFonts w:cs="Arial"/>
              </w:rPr>
              <w:t>Subsynchronous</w:t>
            </w:r>
            <w:proofErr w:type="spellEnd"/>
            <w:r w:rsidRPr="00767662">
              <w:rPr>
                <w:rFonts w:cs="Arial"/>
              </w:rPr>
              <w:t xml:space="preserve"> Oscillation (SSO)—an abnormal energy interaction at frequencies below the normal operating frequency of 60 Hz.  SSO can cause severe damage to generator shafts, series capacitors, and other system components, potentially leading to equipment failures and cascading outages.  The risk of SSO increases as more generation or Large Load are located near existing series capacitors.  In many cases, major transmission upgrades—such as new 345 kV transmission lines already approved or under construction—can effectively replace the original purpose of series capacitors.  As a result, certain series capacitors may become redundant, less critical, or unnecessary following such major transmission upgrades. </w:t>
            </w:r>
          </w:p>
          <w:p w14:paraId="6007C328" w14:textId="4E22F739" w:rsidR="00767662" w:rsidRPr="00767662" w:rsidRDefault="00767662" w:rsidP="00767662">
            <w:pPr>
              <w:tabs>
                <w:tab w:val="left" w:pos="6568"/>
              </w:tabs>
              <w:spacing w:before="120" w:after="120"/>
              <w:rPr>
                <w:rFonts w:ascii="Arial" w:hAnsi="Arial" w:cs="Arial"/>
              </w:rPr>
            </w:pPr>
            <w:r w:rsidRPr="00767662">
              <w:rPr>
                <w:rFonts w:ascii="Arial" w:hAnsi="Arial" w:cs="Arial"/>
              </w:rPr>
              <w:t>The current RPG process does not include a formal review process for proposals to permanently bypass or un-bypass existing series capacitor(s).  This NPRR requires that these projects be</w:t>
            </w:r>
            <w:del w:id="1" w:author="TIEC 070825" w:date="2025-07-08T13:10:00Z" w16du:dateUtc="2025-07-08T18:10:00Z">
              <w:r w:rsidRPr="00767662" w:rsidDel="00767662">
                <w:rPr>
                  <w:rFonts w:ascii="Arial" w:hAnsi="Arial" w:cs="Arial"/>
                </w:rPr>
                <w:delText xml:space="preserve"> </w:delText>
              </w:r>
            </w:del>
            <w:del w:id="2" w:author="TIEC 070825" w:date="2025-07-08T13:09:00Z" w16du:dateUtc="2025-07-08T18:09:00Z">
              <w:r w:rsidRPr="00767662" w:rsidDel="00767662">
                <w:rPr>
                  <w:rFonts w:ascii="Arial" w:hAnsi="Arial" w:cs="Arial"/>
                </w:rPr>
                <w:delText>initially</w:delText>
              </w:r>
            </w:del>
            <w:r w:rsidRPr="00767662">
              <w:rPr>
                <w:rFonts w:ascii="Arial" w:hAnsi="Arial" w:cs="Arial"/>
              </w:rPr>
              <w:t xml:space="preserve"> classified and reviewed as Tier </w:t>
            </w:r>
            <w:ins w:id="3" w:author="TIEC 070825" w:date="2025-07-08T13:09:00Z" w16du:dateUtc="2025-07-08T18:09:00Z">
              <w:r>
                <w:rPr>
                  <w:rFonts w:ascii="Arial" w:hAnsi="Arial" w:cs="Arial"/>
                </w:rPr>
                <w:t>2</w:t>
              </w:r>
            </w:ins>
            <w:del w:id="4" w:author="TIEC 070825" w:date="2025-07-08T13:09:00Z" w16du:dateUtc="2025-07-08T18:09:00Z">
              <w:r w:rsidRPr="00767662" w:rsidDel="00767662">
                <w:rPr>
                  <w:rFonts w:ascii="Arial" w:hAnsi="Arial" w:cs="Arial"/>
                </w:rPr>
                <w:delText>3</w:delText>
              </w:r>
            </w:del>
            <w:r w:rsidRPr="00767662">
              <w:rPr>
                <w:rFonts w:ascii="Arial" w:hAnsi="Arial" w:cs="Arial"/>
              </w:rPr>
              <w:t xml:space="preserve"> projects</w:t>
            </w:r>
            <w:del w:id="5" w:author="TIEC 070825" w:date="2025-07-08T13:10:00Z" w16du:dateUtc="2025-07-08T18:10:00Z">
              <w:r w:rsidRPr="00767662" w:rsidDel="00767662">
                <w:rPr>
                  <w:rFonts w:ascii="Arial" w:hAnsi="Arial" w:cs="Arial"/>
                </w:rPr>
                <w:delText>, with reclassification as Tier 4 neutral projects once any concerns are resolved</w:delText>
              </w:r>
            </w:del>
            <w:r w:rsidRPr="00767662">
              <w:rPr>
                <w:rFonts w:ascii="Arial" w:hAnsi="Arial" w:cs="Arial"/>
              </w:rPr>
              <w:t xml:space="preserve">, ensuring they become subject to RPG Project Review.  This clear and structured approach will </w:t>
            </w:r>
            <w:ins w:id="6" w:author="TIEC 070825" w:date="2025-07-08T13:10:00Z" w16du:dateUtc="2025-07-08T18:10:00Z">
              <w:r>
                <w:rPr>
                  <w:rFonts w:ascii="Arial" w:hAnsi="Arial" w:cs="Arial"/>
                </w:rPr>
                <w:t xml:space="preserve">ensure there are robust studies to support a proposal, while still </w:t>
              </w:r>
            </w:ins>
            <w:r w:rsidRPr="00767662">
              <w:rPr>
                <w:rFonts w:ascii="Arial" w:hAnsi="Arial" w:cs="Arial"/>
              </w:rPr>
              <w:t>enhanc</w:t>
            </w:r>
            <w:ins w:id="7" w:author="TIEC 070825" w:date="2025-07-08T13:10:00Z" w16du:dateUtc="2025-07-08T18:10:00Z">
              <w:r>
                <w:rPr>
                  <w:rFonts w:ascii="Arial" w:hAnsi="Arial" w:cs="Arial"/>
                </w:rPr>
                <w:t>ing</w:t>
              </w:r>
            </w:ins>
            <w:del w:id="8" w:author="TIEC 070825" w:date="2025-07-08T13:10:00Z" w16du:dateUtc="2025-07-08T18:10:00Z">
              <w:r w:rsidRPr="00767662" w:rsidDel="00767662">
                <w:rPr>
                  <w:rFonts w:ascii="Arial" w:hAnsi="Arial" w:cs="Arial"/>
                </w:rPr>
                <w:delText>e</w:delText>
              </w:r>
            </w:del>
            <w:r w:rsidRPr="00767662">
              <w:rPr>
                <w:rFonts w:ascii="Arial" w:hAnsi="Arial" w:cs="Arial"/>
              </w:rPr>
              <w:t xml:space="preserve"> transparency and coordination by providing RPG stakeholders the opportunity to review and provide comments.  Also, efficiencies will be gained in the SSO study process as permanently bypassed series capacitors would no longer be considered capable of becoming radial to Generation Resources or Large Loads.</w:t>
            </w:r>
          </w:p>
        </w:tc>
      </w:tr>
    </w:tbl>
    <w:p w14:paraId="66203B1B" w14:textId="5B0B0BF5" w:rsidR="009A3772" w:rsidRPr="00575BB4" w:rsidRDefault="009A3772" w:rsidP="0076766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08DEDAEE" w:rsidR="009A3772" w:rsidRDefault="00767662">
            <w:pPr>
              <w:pStyle w:val="Header"/>
              <w:jc w:val="center"/>
            </w:pPr>
            <w:r>
              <w:t>Revised 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04F000AB" w14:textId="77777777" w:rsidR="00E56F96" w:rsidRPr="00AE0E6D" w:rsidRDefault="00E56F96" w:rsidP="00E56F96">
      <w:pPr>
        <w:pStyle w:val="H4"/>
        <w:rPr>
          <w:b w:val="0"/>
        </w:rPr>
      </w:pPr>
      <w:bookmarkStart w:id="9" w:name="_Toc400526183"/>
      <w:bookmarkStart w:id="10" w:name="_Toc405534501"/>
      <w:bookmarkStart w:id="11" w:name="_Toc406570514"/>
      <w:bookmarkStart w:id="12" w:name="_Toc410910666"/>
      <w:bookmarkStart w:id="13" w:name="_Toc411841094"/>
      <w:bookmarkStart w:id="14" w:name="_Toc422147056"/>
      <w:bookmarkStart w:id="15" w:name="_Toc433020652"/>
      <w:bookmarkStart w:id="16" w:name="_Toc437262093"/>
      <w:bookmarkStart w:id="17" w:name="_Toc478375270"/>
      <w:bookmarkStart w:id="18" w:name="_Toc189040234"/>
      <w:commentRangeStart w:id="19"/>
      <w:r w:rsidRPr="00AE0E6D">
        <w:lastRenderedPageBreak/>
        <w:t>3.11.4.3</w:t>
      </w:r>
      <w:commentRangeEnd w:id="19"/>
      <w:r w:rsidR="00D75B33">
        <w:rPr>
          <w:rStyle w:val="CommentReference"/>
          <w:b w:val="0"/>
          <w:bCs w:val="0"/>
          <w:snapToGrid/>
        </w:rPr>
        <w:commentReference w:id="19"/>
      </w:r>
      <w:r w:rsidRPr="00AE0E6D">
        <w:tab/>
        <w:t>Categorization of Proposed Transmission Projects</w:t>
      </w:r>
      <w:bookmarkEnd w:id="9"/>
      <w:bookmarkEnd w:id="10"/>
      <w:bookmarkEnd w:id="11"/>
      <w:bookmarkEnd w:id="12"/>
      <w:bookmarkEnd w:id="13"/>
      <w:bookmarkEnd w:id="14"/>
      <w:bookmarkEnd w:id="15"/>
      <w:bookmarkEnd w:id="16"/>
      <w:bookmarkEnd w:id="17"/>
      <w:bookmarkEnd w:id="18"/>
    </w:p>
    <w:p w14:paraId="06565819" w14:textId="77777777" w:rsidR="00E56F96" w:rsidRPr="00350910" w:rsidRDefault="00E56F96" w:rsidP="00E56F96">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Pr="00415110">
        <w:rPr>
          <w:iCs w:val="0"/>
        </w:rPr>
        <w:t>For Tier classification, the total estimated cost of the project shall be used which includes costs borne by a</w:t>
      </w:r>
      <w:r>
        <w:rPr>
          <w:iCs w:val="0"/>
        </w:rPr>
        <w:t>nother party</w:t>
      </w:r>
      <w:r w:rsidRPr="00350910">
        <w:t>.</w:t>
      </w:r>
    </w:p>
    <w:p w14:paraId="397E5E7F" w14:textId="28BF5EF2" w:rsidR="00E56F96" w:rsidRPr="00415110" w:rsidRDefault="00E56F96" w:rsidP="00E56F96">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 xml:space="preserve">$100,000,000, unless the project </w:t>
      </w:r>
      <w:proofErr w:type="gramStart"/>
      <w:r w:rsidRPr="00415110">
        <w:rPr>
          <w:iCs/>
        </w:rPr>
        <w:t>is considered to be</w:t>
      </w:r>
      <w:proofErr w:type="gramEnd"/>
      <w:r w:rsidRPr="00415110">
        <w:rPr>
          <w:iCs/>
        </w:rPr>
        <w:t xml:space="preserve"> a neutral project pursuant to paragraph (</w:t>
      </w:r>
      <w:ins w:id="20" w:author="TIEC 070825" w:date="2025-07-08T13:14:00Z" w16du:dateUtc="2025-07-08T18:14:00Z">
        <w:r w:rsidR="00CB38EE">
          <w:rPr>
            <w:iCs/>
          </w:rPr>
          <w:t>g</w:t>
        </w:r>
      </w:ins>
      <w:del w:id="21" w:author="TIEC 070825" w:date="2025-07-08T13:14:00Z" w16du:dateUtc="2025-07-08T18:14:00Z">
        <w:r w:rsidDel="00CB38EE">
          <w:rPr>
            <w:iCs/>
          </w:rPr>
          <w:delText>f</w:delText>
        </w:r>
      </w:del>
      <w:r w:rsidRPr="00415110">
        <w:rPr>
          <w:iCs/>
        </w:rPr>
        <w:t>) below.</w:t>
      </w:r>
    </w:p>
    <w:p w14:paraId="3FFBF671" w14:textId="77777777" w:rsidR="00E56F96" w:rsidRPr="00415110" w:rsidRDefault="00E56F96" w:rsidP="00E56F96">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Pr>
          <w:iCs/>
        </w:rPr>
        <w:t>f</w:t>
      </w:r>
      <w:r w:rsidRPr="00415110">
        <w:rPr>
          <w:iCs/>
        </w:rPr>
        <w:t>) below.</w:t>
      </w:r>
    </w:p>
    <w:p w14:paraId="21BE78A3" w14:textId="6202A23B" w:rsidR="00CB38EE" w:rsidRDefault="00CB38EE" w:rsidP="00E56F96">
      <w:pPr>
        <w:spacing w:after="240"/>
        <w:ind w:left="1440" w:hanging="720"/>
        <w:rPr>
          <w:ins w:id="22" w:author="TIEC 070825" w:date="2025-07-08T13:13:00Z" w16du:dateUtc="2025-07-08T18:13:00Z"/>
          <w:iCs/>
        </w:rPr>
      </w:pPr>
      <w:bookmarkStart w:id="23" w:name="_Hlk193914555"/>
      <w:ins w:id="24" w:author="TIEC 070825" w:date="2025-07-08T13:13:00Z" w16du:dateUtc="2025-07-08T18:13:00Z">
        <w:r>
          <w:rPr>
            <w:iCs/>
          </w:rPr>
          <w:t>(c)</w:t>
        </w:r>
        <w:r>
          <w:rPr>
            <w:iCs/>
          </w:rPr>
          <w:tab/>
          <w:t xml:space="preserve">A project shall be classified as Tier 2 if </w:t>
        </w:r>
        <w:r w:rsidRPr="0068471A">
          <w:rPr>
            <w:iCs/>
          </w:rPr>
          <w:t>it involves the permanent bypass of an existing series capacitor or un-bypassing of a series capacitor that was previously designated as permanently bypassed</w:t>
        </w:r>
        <w:r>
          <w:rPr>
            <w:iCs/>
          </w:rPr>
          <w:t>.</w:t>
        </w:r>
      </w:ins>
    </w:p>
    <w:p w14:paraId="402A31C1" w14:textId="17DA298B" w:rsidR="00E56F96" w:rsidRPr="00415110" w:rsidRDefault="00E56F96" w:rsidP="00E56F96">
      <w:pPr>
        <w:spacing w:after="240"/>
        <w:ind w:left="1440" w:hanging="720"/>
        <w:rPr>
          <w:iCs/>
        </w:rPr>
      </w:pPr>
      <w:r w:rsidRPr="00415110">
        <w:rPr>
          <w:iCs/>
        </w:rPr>
        <w:t>(</w:t>
      </w:r>
      <w:ins w:id="25" w:author="TIEC 070825" w:date="2025-07-08T13:14:00Z" w16du:dateUtc="2025-07-08T18:14:00Z">
        <w:r w:rsidR="00CB38EE">
          <w:rPr>
            <w:iCs/>
          </w:rPr>
          <w:t>d</w:t>
        </w:r>
      </w:ins>
      <w:del w:id="26" w:author="TIEC 070825" w:date="2025-07-08T13:14:00Z" w16du:dateUtc="2025-07-08T18:14:00Z">
        <w:r w:rsidRPr="00415110" w:rsidDel="00CB38EE">
          <w:rPr>
            <w:iCs/>
          </w:rPr>
          <w:delText>c</w:delText>
        </w:r>
      </w:del>
      <w:r w:rsidRPr="00415110">
        <w:rPr>
          <w:iCs/>
        </w:rPr>
        <w:t>)</w:t>
      </w:r>
      <w:r w:rsidRPr="00415110">
        <w:rPr>
          <w:iCs/>
        </w:rPr>
        <w:tab/>
        <w:t>A project shall be classified as Tier 3 if any of the following are true:</w:t>
      </w:r>
    </w:p>
    <w:p w14:paraId="2DC397C0" w14:textId="77777777" w:rsidR="00E56F96" w:rsidRDefault="00E56F96" w:rsidP="00E56F96">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Pr>
          <w:iCs/>
        </w:rPr>
        <w:t>f) below; or</w:t>
      </w:r>
    </w:p>
    <w:p w14:paraId="43A16409" w14:textId="33B89F10" w:rsidR="00E56F96" w:rsidRDefault="00E56F96" w:rsidP="00E56F96">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 one mile, additional 345/138 kV autotransformer capacity, or a new 345 kV substation</w:t>
      </w:r>
      <w:r w:rsidRPr="00415110">
        <w:rPr>
          <w:iCs/>
        </w:rPr>
        <w:t xml:space="preserve">, unless the project </w:t>
      </w:r>
      <w:proofErr w:type="gramStart"/>
      <w:r w:rsidRPr="00415110">
        <w:rPr>
          <w:iCs/>
        </w:rPr>
        <w:t>is considered to be</w:t>
      </w:r>
      <w:proofErr w:type="gramEnd"/>
      <w:r w:rsidRPr="00415110">
        <w:rPr>
          <w:iCs/>
        </w:rPr>
        <w:t xml:space="preserve"> a neutral project pursuant to paragraph (</w:t>
      </w:r>
      <w:ins w:id="27" w:author="TIEC 070825" w:date="2025-07-08T13:15:00Z" w16du:dateUtc="2025-07-08T18:15:00Z">
        <w:r w:rsidR="00CB38EE">
          <w:rPr>
            <w:iCs/>
          </w:rPr>
          <w:t>g</w:t>
        </w:r>
      </w:ins>
      <w:del w:id="28" w:author="TIEC 070825" w:date="2025-07-08T13:15:00Z" w16du:dateUtc="2025-07-08T18:15:00Z">
        <w:r w:rsidDel="00CB38EE">
          <w:rPr>
            <w:iCs/>
          </w:rPr>
          <w:delText>f</w:delText>
        </w:r>
      </w:del>
      <w:r w:rsidRPr="00415110">
        <w:rPr>
          <w:iCs/>
        </w:rPr>
        <w:t>) below.</w:t>
      </w:r>
    </w:p>
    <w:p w14:paraId="2B201F05" w14:textId="2F421226" w:rsidR="00AD7D8C" w:rsidDel="00CB38EE" w:rsidRDefault="00AD7D8C" w:rsidP="00CB38EE">
      <w:pPr>
        <w:spacing w:after="240"/>
        <w:ind w:left="1440" w:hanging="720"/>
        <w:rPr>
          <w:ins w:id="29" w:author="ERCOT" w:date="2025-04-10T15:47:00Z" w16du:dateUtc="2025-04-10T20:47:00Z"/>
          <w:del w:id="30" w:author="TIEC 070825" w:date="2025-07-08T13:17:00Z" w16du:dateUtc="2025-07-08T18:17:00Z"/>
          <w:iCs/>
        </w:rPr>
      </w:pPr>
      <w:bookmarkStart w:id="31" w:name="_Hlk194071394"/>
      <w:r>
        <w:rPr>
          <w:iCs/>
        </w:rPr>
        <w:t>(</w:t>
      </w:r>
      <w:ins w:id="32" w:author="TIEC 070825" w:date="2025-07-08T13:14:00Z" w16du:dateUtc="2025-07-08T18:14:00Z">
        <w:r w:rsidR="00CB38EE">
          <w:rPr>
            <w:iCs/>
          </w:rPr>
          <w:t>e</w:t>
        </w:r>
      </w:ins>
      <w:del w:id="33" w:author="TIEC 070825" w:date="2025-07-08T13:14:00Z" w16du:dateUtc="2025-07-08T18:14:00Z">
        <w:r w:rsidDel="00CB38EE">
          <w:rPr>
            <w:iCs/>
          </w:rPr>
          <w:delText>d</w:delText>
        </w:r>
      </w:del>
      <w:r>
        <w:rPr>
          <w:iCs/>
        </w:rPr>
        <w:t>)</w:t>
      </w:r>
      <w:r>
        <w:rPr>
          <w:iCs/>
        </w:rPr>
        <w:tab/>
      </w:r>
      <w:ins w:id="34" w:author="TIEC 070825" w:date="2025-07-08T13:16:00Z" w16du:dateUtc="2025-07-08T18:16:00Z">
        <w:r w:rsidR="00CB38EE" w:rsidRPr="00880A0B">
          <w:rPr>
            <w:iCs/>
          </w:rPr>
          <w:t xml:space="preserve">A project </w:t>
        </w:r>
        <w:r w:rsidR="00CB38EE">
          <w:rPr>
            <w:iCs/>
          </w:rPr>
          <w:t xml:space="preserve">with an estimated capital cost greater than or equal to $25,000,000 that </w:t>
        </w:r>
        <w:r w:rsidR="00CB38EE" w:rsidRPr="00880A0B">
          <w:rPr>
            <w:iCs/>
          </w:rPr>
          <w:t>is proposed for the purpose of replacing aged infrastructure or storm hardening</w:t>
        </w:r>
        <w:r w:rsidR="00CB38EE">
          <w:rPr>
            <w:iCs/>
          </w:rPr>
          <w:t xml:space="preserve"> shall be processed as a Tier 3 project and shall be reclassified as a Tier 4, neutral project upon ERCOT’s determination that any concerns, questions or objections raised during the comment process have been resolved satisfactorily. </w:t>
        </w:r>
      </w:ins>
      <w:del w:id="35" w:author="TIEC 070825" w:date="2025-07-08T13:17:00Z" w16du:dateUtc="2025-07-08T18:17:00Z">
        <w:r w:rsidDel="00CB38EE">
          <w:rPr>
            <w:iCs/>
          </w:rPr>
          <w:delText xml:space="preserve">A project </w:delText>
        </w:r>
      </w:del>
      <w:ins w:id="36" w:author="ERCOT" w:date="2025-04-10T15:46:00Z" w16du:dateUtc="2025-04-10T20:46:00Z">
        <w:del w:id="37" w:author="TIEC 070825" w:date="2025-07-08T13:17:00Z" w16du:dateUtc="2025-07-08T18:17:00Z">
          <w:r w:rsidRPr="006D0D04" w:rsidDel="00CB38EE">
            <w:rPr>
              <w:iCs/>
            </w:rPr>
            <w:delText xml:space="preserve">shall be </w:delText>
          </w:r>
          <w:r w:rsidDel="00CB38EE">
            <w:rPr>
              <w:iCs/>
            </w:rPr>
            <w:delText xml:space="preserve">initially classified </w:delText>
          </w:r>
          <w:r w:rsidRPr="006D0D04" w:rsidDel="00CB38EE">
            <w:rPr>
              <w:iCs/>
            </w:rPr>
            <w:delText xml:space="preserve">as Tier 3 </w:delText>
          </w:r>
          <w:r w:rsidDel="00CB38EE">
            <w:rPr>
              <w:iCs/>
            </w:rPr>
            <w:delText xml:space="preserve">if it meets any of the following conditions </w:delText>
          </w:r>
          <w:r w:rsidRPr="006D0D04" w:rsidDel="00CB38EE">
            <w:rPr>
              <w:iCs/>
            </w:rPr>
            <w:delText xml:space="preserve">and shall </w:delText>
          </w:r>
          <w:r w:rsidDel="00CB38EE">
            <w:rPr>
              <w:iCs/>
            </w:rPr>
            <w:delText xml:space="preserve">subsequently </w:delText>
          </w:r>
          <w:r w:rsidRPr="006D0D04" w:rsidDel="00CB38EE">
            <w:rPr>
              <w:iCs/>
            </w:rPr>
            <w:delText>be reclassified as a Tier 4 neutral project upon ERCOT’s determination that any concerns, questions</w:delText>
          </w:r>
          <w:r w:rsidDel="00CB38EE">
            <w:rPr>
              <w:iCs/>
            </w:rPr>
            <w:delText>,</w:delText>
          </w:r>
          <w:r w:rsidRPr="006D0D04" w:rsidDel="00CB38EE">
            <w:rPr>
              <w:iCs/>
            </w:rPr>
            <w:delText xml:space="preserve"> or objections raised during the comment process have been resolved satisfactorily</w:delText>
          </w:r>
          <w:r w:rsidDel="00CB38EE">
            <w:rPr>
              <w:iCs/>
            </w:rPr>
            <w:delText>:</w:delText>
          </w:r>
        </w:del>
      </w:ins>
      <w:del w:id="38" w:author="TIEC 070825" w:date="2025-07-08T13:17:00Z" w16du:dateUtc="2025-07-08T18:17:00Z">
        <w:r w:rsidDel="00CB38EE">
          <w:rPr>
            <w:iCs/>
          </w:rPr>
          <w:delText xml:space="preserve">with an </w:delText>
        </w:r>
      </w:del>
    </w:p>
    <w:p w14:paraId="7ED461B5" w14:textId="0E63D2D0" w:rsidR="00AD7D8C" w:rsidRPr="00CB38EE" w:rsidDel="00CB38EE" w:rsidRDefault="00AD7D8C" w:rsidP="00CB38EE">
      <w:pPr>
        <w:spacing w:after="240"/>
        <w:ind w:left="2160" w:hanging="720"/>
        <w:rPr>
          <w:ins w:id="39" w:author="ERCOT" w:date="2025-04-10T15:49:00Z" w16du:dateUtc="2025-04-10T20:49:00Z"/>
          <w:del w:id="40" w:author="TIEC 070825" w:date="2025-07-08T13:17:00Z" w16du:dateUtc="2025-07-08T18:17:00Z"/>
        </w:rPr>
      </w:pPr>
      <w:ins w:id="41" w:author="ERCOT" w:date="2025-04-10T15:47:00Z" w16du:dateUtc="2025-04-10T20:47:00Z">
        <w:del w:id="42" w:author="TIEC 070825" w:date="2025-07-08T13:17:00Z" w16du:dateUtc="2025-07-08T18:17:00Z">
          <w:r w:rsidRPr="00CB38EE" w:rsidDel="00CB38EE">
            <w:delText>(i)</w:delText>
          </w:r>
          <w:r w:rsidRPr="00CB38EE" w:rsidDel="00CB38EE">
            <w:tab/>
            <w:delText xml:space="preserve">The </w:delText>
          </w:r>
        </w:del>
      </w:ins>
      <w:del w:id="43" w:author="TIEC 070825" w:date="2025-07-08T13:17:00Z" w16du:dateUtc="2025-07-08T18:17:00Z">
        <w:r w:rsidRPr="00CB38EE" w:rsidDel="00CB38EE">
          <w:delText xml:space="preserve">estimated capital cost </w:delText>
        </w:r>
      </w:del>
      <w:ins w:id="44" w:author="ERCOT" w:date="2025-04-10T15:48:00Z" w16du:dateUtc="2025-04-10T20:48:00Z">
        <w:del w:id="45" w:author="TIEC 070825" w:date="2025-07-08T13:17:00Z" w16du:dateUtc="2025-07-08T18:17:00Z">
          <w:r w:rsidRPr="00CB38EE" w:rsidDel="00CB38EE">
            <w:delText xml:space="preserve">is </w:delText>
          </w:r>
        </w:del>
      </w:ins>
      <w:del w:id="46" w:author="TIEC 070825" w:date="2025-07-08T13:17:00Z" w16du:dateUtc="2025-07-08T18:17:00Z">
        <w:r w:rsidRPr="00CB38EE" w:rsidDel="00CB38EE">
          <w:delText>greater than or equal to $25,000,000</w:delText>
        </w:r>
      </w:del>
      <w:ins w:id="47" w:author="ERCOT" w:date="2025-04-10T15:48:00Z" w16du:dateUtc="2025-04-10T20:48:00Z">
        <w:del w:id="48" w:author="TIEC 070825" w:date="2025-07-08T13:17:00Z" w16du:dateUtc="2025-07-08T18:17:00Z">
          <w:r w:rsidRPr="00CB38EE" w:rsidDel="00CB38EE">
            <w:delText>,</w:delText>
          </w:r>
        </w:del>
      </w:ins>
      <w:del w:id="49" w:author="TIEC 070825" w:date="2025-07-08T13:17:00Z" w16du:dateUtc="2025-07-08T18:17:00Z">
        <w:r w:rsidRPr="00CB38EE" w:rsidDel="00CB38EE">
          <w:delText xml:space="preserve"> </w:delText>
        </w:r>
      </w:del>
      <w:ins w:id="50" w:author="ERCOT" w:date="2025-04-10T15:48:00Z" w16du:dateUtc="2025-04-10T20:48:00Z">
        <w:del w:id="51" w:author="TIEC 070825" w:date="2025-07-08T13:17:00Z" w16du:dateUtc="2025-07-08T18:17:00Z">
          <w:r w:rsidRPr="00CB38EE" w:rsidDel="00CB38EE">
            <w:delText xml:space="preserve">and </w:delText>
          </w:r>
        </w:del>
      </w:ins>
      <w:ins w:id="52" w:author="ERCOT" w:date="2025-04-15T16:03:00Z" w16du:dateUtc="2025-04-15T21:03:00Z">
        <w:del w:id="53" w:author="TIEC 070825" w:date="2025-07-08T13:17:00Z" w16du:dateUtc="2025-07-08T18:17:00Z">
          <w:r w:rsidR="00417070" w:rsidRPr="00CB38EE" w:rsidDel="00CB38EE">
            <w:delText xml:space="preserve">it </w:delText>
          </w:r>
        </w:del>
      </w:ins>
      <w:del w:id="54" w:author="TIEC 070825" w:date="2025-07-08T13:17:00Z" w16du:dateUtc="2025-07-08T18:17:00Z">
        <w:r w:rsidRPr="00CB38EE" w:rsidDel="00CB38EE">
          <w:delText>that is proposed for the purpose of replacing aged infrastructure or storm hardening</w:delText>
        </w:r>
      </w:del>
      <w:ins w:id="55" w:author="ERCOT" w:date="2025-04-10T15:49:00Z" w16du:dateUtc="2025-04-10T20:49:00Z">
        <w:del w:id="56" w:author="TIEC 070825" w:date="2025-07-08T13:17:00Z" w16du:dateUtc="2025-07-08T18:17:00Z">
          <w:r w:rsidR="00E148A4" w:rsidRPr="00CB38EE" w:rsidDel="00CB38EE">
            <w:delText>; or</w:delText>
          </w:r>
        </w:del>
      </w:ins>
      <w:del w:id="57" w:author="TIEC 070825" w:date="2025-07-08T13:17:00Z" w16du:dateUtc="2025-07-08T18:17:00Z">
        <w:r w:rsidRPr="00CB38EE" w:rsidDel="00CB38EE">
          <w:delText xml:space="preserve"> shall be processed as a Tier 3 project and shall be reclassified as a Tier 4, neutral project upon ERCOT’s determination that any concerns, questions or objections raised during the comment process have been resolved satisfactorily.</w:delText>
        </w:r>
      </w:del>
    </w:p>
    <w:p w14:paraId="2BF04938" w14:textId="1AB2BACD" w:rsidR="00AD7D8C" w:rsidRPr="00CB38EE" w:rsidRDefault="00E148A4" w:rsidP="00CB38EE">
      <w:pPr>
        <w:spacing w:after="240"/>
        <w:ind w:left="2160" w:hanging="720"/>
      </w:pPr>
      <w:ins w:id="58" w:author="ERCOT" w:date="2025-04-10T15:49:00Z" w16du:dateUtc="2025-04-10T20:49:00Z">
        <w:del w:id="59" w:author="TIEC 070825" w:date="2025-07-08T13:17:00Z" w16du:dateUtc="2025-07-08T18:17:00Z">
          <w:r w:rsidRPr="00CB38EE" w:rsidDel="00CB38EE">
            <w:lastRenderedPageBreak/>
            <w:delText>(ii)</w:delText>
          </w:r>
          <w:r w:rsidRPr="00CB38EE" w:rsidDel="00CB38EE">
            <w:tab/>
            <w:delText>The estimated capital cost is less than $25,000,000, and it involves the permanent bypass of an existing series capacitor or un-bypassing of a series capacitor that was previously designated as permanently bypassed.</w:delText>
          </w:r>
        </w:del>
      </w:ins>
    </w:p>
    <w:bookmarkEnd w:id="31"/>
    <w:bookmarkEnd w:id="23"/>
    <w:p w14:paraId="4ABEEAE8" w14:textId="1779F6A4" w:rsidR="00E56F96" w:rsidRPr="00415110" w:rsidRDefault="00E56F96" w:rsidP="00E56F96">
      <w:pPr>
        <w:spacing w:after="240"/>
        <w:ind w:left="1440" w:hanging="720"/>
        <w:rPr>
          <w:iCs/>
        </w:rPr>
      </w:pPr>
      <w:r w:rsidRPr="00415110">
        <w:rPr>
          <w:iCs/>
        </w:rPr>
        <w:t>(</w:t>
      </w:r>
      <w:ins w:id="60" w:author="TIEC 070825" w:date="2025-07-08T13:14:00Z" w16du:dateUtc="2025-07-08T18:14:00Z">
        <w:r w:rsidR="00CB38EE">
          <w:rPr>
            <w:iCs/>
          </w:rPr>
          <w:t>f</w:t>
        </w:r>
      </w:ins>
      <w:del w:id="61" w:author="TIEC 070825" w:date="2025-07-08T13:14:00Z" w16du:dateUtc="2025-07-08T18:14:00Z">
        <w:r w:rsidDel="00CB38EE">
          <w:rPr>
            <w:iCs/>
          </w:rPr>
          <w:delText>e</w:delText>
        </w:r>
      </w:del>
      <w:r w:rsidRPr="00415110">
        <w:rPr>
          <w:iCs/>
        </w:rPr>
        <w:t>)</w:t>
      </w:r>
      <w:r w:rsidRPr="00415110">
        <w:rPr>
          <w:iCs/>
        </w:rPr>
        <w:tab/>
        <w:t>A project shall be classified as Tier 4 if it does not meet the requirements to be classified as Tier 1, 2, or 3 or if it is considered a neutral project pursuant to paragraph (</w:t>
      </w:r>
      <w:ins w:id="62" w:author="TIEC 070825" w:date="2025-07-08T13:18:00Z" w16du:dateUtc="2025-07-08T18:18:00Z">
        <w:r w:rsidR="00CB38EE">
          <w:rPr>
            <w:iCs/>
          </w:rPr>
          <w:t>g</w:t>
        </w:r>
      </w:ins>
      <w:del w:id="63" w:author="TIEC 070825" w:date="2025-07-08T13:18:00Z" w16du:dateUtc="2025-07-08T18:18:00Z">
        <w:r w:rsidDel="00CB38EE">
          <w:rPr>
            <w:iCs/>
          </w:rPr>
          <w:delText>f</w:delText>
        </w:r>
      </w:del>
      <w:r w:rsidRPr="00415110">
        <w:rPr>
          <w:iCs/>
        </w:rPr>
        <w:t>) below.</w:t>
      </w:r>
    </w:p>
    <w:p w14:paraId="1946ABF6" w14:textId="6710C258" w:rsidR="00E56F96" w:rsidRPr="00415110" w:rsidRDefault="00E56F96" w:rsidP="00E56F96">
      <w:pPr>
        <w:spacing w:after="240"/>
        <w:ind w:left="1440" w:hanging="720"/>
        <w:rPr>
          <w:iCs/>
        </w:rPr>
      </w:pPr>
      <w:r w:rsidRPr="00415110">
        <w:rPr>
          <w:iCs/>
        </w:rPr>
        <w:t>(</w:t>
      </w:r>
      <w:ins w:id="64" w:author="TIEC 070825" w:date="2025-07-08T13:14:00Z" w16du:dateUtc="2025-07-08T18:14:00Z">
        <w:r w:rsidR="00CB38EE">
          <w:rPr>
            <w:iCs/>
          </w:rPr>
          <w:t>g</w:t>
        </w:r>
      </w:ins>
      <w:del w:id="65" w:author="TIEC 070825" w:date="2025-07-08T13:14:00Z" w16du:dateUtc="2025-07-08T18:14:00Z">
        <w:r w:rsidDel="00CB38EE">
          <w:rPr>
            <w:iCs/>
          </w:rPr>
          <w:delText>f</w:delText>
        </w:r>
      </w:del>
      <w:r w:rsidRPr="00415110">
        <w:rPr>
          <w:iCs/>
        </w:rPr>
        <w:t>)</w:t>
      </w:r>
      <w:r w:rsidRPr="00415110">
        <w:rPr>
          <w:iCs/>
        </w:rPr>
        <w:tab/>
        <w:t>A project shall be considered a neutral project if it consists entirely of:</w:t>
      </w:r>
    </w:p>
    <w:p w14:paraId="473FC280" w14:textId="77777777" w:rsidR="00E56F96" w:rsidRPr="00415110" w:rsidRDefault="00E56F96" w:rsidP="00E56F96">
      <w:pPr>
        <w:spacing w:after="240"/>
        <w:ind w:left="2160" w:hanging="720"/>
      </w:pPr>
      <w:r w:rsidRPr="00415110">
        <w:t>(i)</w:t>
      </w:r>
      <w:r w:rsidRPr="00415110">
        <w:tab/>
        <w:t xml:space="preserve">The addition of or upgrades to radial transmission circuits; </w:t>
      </w:r>
    </w:p>
    <w:p w14:paraId="741582F0" w14:textId="77777777" w:rsidR="00E56F96" w:rsidRPr="00415110" w:rsidRDefault="00E56F96" w:rsidP="00E56F96">
      <w:pPr>
        <w:spacing w:after="240"/>
        <w:ind w:left="2160" w:hanging="720"/>
      </w:pPr>
      <w:r w:rsidRPr="00415110">
        <w:t>(ii)</w:t>
      </w:r>
      <w:r w:rsidRPr="00415110">
        <w:tab/>
        <w:t>The addition of equipment that does not affect the transfer capability of a circuit;</w:t>
      </w:r>
    </w:p>
    <w:p w14:paraId="784D143D" w14:textId="77777777" w:rsidR="00E56F96" w:rsidRPr="00415110" w:rsidRDefault="00E56F96" w:rsidP="00E56F96">
      <w:pPr>
        <w:spacing w:after="240"/>
        <w:ind w:left="2160" w:hanging="720"/>
      </w:pPr>
      <w:r w:rsidRPr="00415110">
        <w:t>(iii)</w:t>
      </w:r>
      <w:r w:rsidRPr="00415110">
        <w:tab/>
        <w:t xml:space="preserve">Repair and replacement-in-kind projects; </w:t>
      </w:r>
    </w:p>
    <w:p w14:paraId="400E6D75" w14:textId="77777777" w:rsidR="00E56F96" w:rsidRPr="00415110" w:rsidRDefault="00E56F96" w:rsidP="00E56F96">
      <w:pPr>
        <w:spacing w:after="240"/>
        <w:ind w:left="2160" w:hanging="720"/>
      </w:pPr>
      <w:r w:rsidRPr="00415110">
        <w:t>(iv)</w:t>
      </w:r>
      <w:r w:rsidRPr="00415110">
        <w:tab/>
      </w:r>
      <w:r>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048A00BE" w14:textId="77777777" w:rsidR="00E56F96" w:rsidRDefault="00E56F96" w:rsidP="00E56F96">
      <w:pPr>
        <w:spacing w:after="240"/>
        <w:ind w:left="2160" w:hanging="720"/>
      </w:pPr>
      <w:r w:rsidRPr="00415110">
        <w:t>(v)</w:t>
      </w:r>
      <w:r w:rsidRPr="00415110">
        <w:tab/>
        <w:t xml:space="preserve">The addition of static reactive devices; </w:t>
      </w:r>
    </w:p>
    <w:p w14:paraId="3D4B2754" w14:textId="77777777" w:rsidR="00E56F96" w:rsidRPr="00415110" w:rsidRDefault="00E56F96" w:rsidP="00E56F96">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0730A519" w14:textId="77777777" w:rsidR="00E56F96" w:rsidRPr="00415110" w:rsidRDefault="00E56F96" w:rsidP="00E56F96">
      <w:pPr>
        <w:spacing w:after="240"/>
        <w:ind w:left="2160" w:hanging="720"/>
        <w:rPr>
          <w:iCs/>
        </w:rPr>
      </w:pPr>
      <w:r w:rsidRPr="00415110">
        <w:rPr>
          <w:iCs/>
        </w:rPr>
        <w:t>(vii)</w:t>
      </w:r>
      <w:r w:rsidRPr="00415110">
        <w:rPr>
          <w:iCs/>
        </w:rPr>
        <w:tab/>
        <w:t>Replacement of failed equipment, even if it results in a ratings and/or impedance change; or</w:t>
      </w:r>
    </w:p>
    <w:p w14:paraId="703A72EA" w14:textId="77777777" w:rsidR="00E56F96" w:rsidRDefault="00E56F96" w:rsidP="00E56F96">
      <w:pPr>
        <w:spacing w:after="240"/>
        <w:ind w:left="2160" w:hanging="720"/>
        <w:rPr>
          <w:iCs/>
        </w:rPr>
      </w:pPr>
      <w:r>
        <w:rPr>
          <w:iCs/>
        </w:rPr>
        <w:t>(viii</w:t>
      </w:r>
      <w:r w:rsidRPr="00415110">
        <w:rPr>
          <w:iCs/>
        </w:rPr>
        <w:t>)</w:t>
      </w:r>
      <w:r w:rsidRPr="00415110">
        <w:rPr>
          <w:iCs/>
        </w:rPr>
        <w:tab/>
        <w:t>Equipment upgrades resulting in only ratings changes.</w:t>
      </w:r>
    </w:p>
    <w:p w14:paraId="0D577C1D" w14:textId="77777777" w:rsidR="00E56F96" w:rsidRPr="00350910" w:rsidRDefault="00E56F96" w:rsidP="00E56F96">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704116CF" w14:textId="77777777" w:rsidR="00E56F96" w:rsidRDefault="00E56F96" w:rsidP="00E56F96">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C14FED6" w14:textId="77777777" w:rsidR="00E56F96" w:rsidRDefault="00E56F96" w:rsidP="00E56F96">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1C810022" w14:textId="77777777" w:rsidR="00E56F96" w:rsidRPr="00BB17FF" w:rsidRDefault="00E56F96" w:rsidP="00E56F96">
      <w:pPr>
        <w:pStyle w:val="BodyTextNumbered"/>
      </w:pPr>
      <w:r>
        <w:lastRenderedPageBreak/>
        <w:t>(4)</w:t>
      </w:r>
      <w:r>
        <w:tab/>
        <w:t>If during the course of ERCOT’s independent review of a project, the project scope changes, ERCOT may reclassify the project into the appropriate Tier.</w:t>
      </w:r>
    </w:p>
    <w:p w14:paraId="035099FA" w14:textId="15CC1719" w:rsidR="009A3772" w:rsidRPr="00DF0CBE" w:rsidRDefault="009A3772" w:rsidP="00BC465F">
      <w:pPr>
        <w:pStyle w:val="BodyTextNumbered"/>
        <w:rPr>
          <w:color w:val="000000"/>
          <w:sz w:val="27"/>
          <w:szCs w:val="27"/>
        </w:rPr>
      </w:pPr>
    </w:p>
    <w:sectPr w:rsidR="009A3772" w:rsidRPr="00DF0CBE">
      <w:headerReference w:type="default" r:id="rId14"/>
      <w:footerReference w:type="even" r:id="rId15"/>
      <w:footerReference w:type="default" r:id="rId16"/>
      <w:footerReference w:type="first" r:id="rId1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9" w:author="ERCOT Market Rules" w:date="2025-04-16T08:24:00Z" w:initials="EWG">
    <w:p w14:paraId="15E13725" w14:textId="18E13ED6" w:rsidR="00D75B33" w:rsidRDefault="00D75B33">
      <w:pPr>
        <w:pStyle w:val="CommentText"/>
      </w:pPr>
      <w:r>
        <w:rPr>
          <w:rStyle w:val="CommentReference"/>
        </w:rPr>
        <w:annotationRef/>
      </w:r>
      <w:r>
        <w:t>Please note NPRR1274 also proposes changes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E137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68A690" w16cex:dateUtc="2025-04-16T13: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E13725" w16cid:durableId="1C68A69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C2E7211" w:rsidR="00D176CF" w:rsidRDefault="00D75B33">
    <w:pPr>
      <w:pStyle w:val="Footer"/>
      <w:tabs>
        <w:tab w:val="clear" w:pos="4320"/>
        <w:tab w:val="clear" w:pos="8640"/>
        <w:tab w:val="right" w:pos="9360"/>
      </w:tabs>
      <w:rPr>
        <w:rFonts w:ascii="Arial" w:hAnsi="Arial" w:cs="Arial"/>
        <w:sz w:val="18"/>
      </w:rPr>
    </w:pPr>
    <w:r>
      <w:rPr>
        <w:rFonts w:ascii="Arial" w:hAnsi="Arial" w:cs="Arial"/>
        <w:sz w:val="18"/>
      </w:rPr>
      <w:t>1280</w:t>
    </w:r>
    <w:r w:rsidR="00D176CF">
      <w:rPr>
        <w:rFonts w:ascii="Arial" w:hAnsi="Arial" w:cs="Arial"/>
        <w:sz w:val="18"/>
      </w:rPr>
      <w:t>NPRR</w:t>
    </w:r>
    <w:r w:rsidR="00D12971">
      <w:rPr>
        <w:rFonts w:ascii="Arial" w:hAnsi="Arial" w:cs="Arial"/>
        <w:sz w:val="18"/>
      </w:rPr>
      <w:t>-</w:t>
    </w:r>
    <w:r w:rsidR="00AC6610">
      <w:rPr>
        <w:rFonts w:ascii="Arial" w:hAnsi="Arial" w:cs="Arial"/>
        <w:sz w:val="18"/>
      </w:rPr>
      <w:t>07</w:t>
    </w:r>
    <w:r w:rsidR="00D12971">
      <w:rPr>
        <w:rFonts w:ascii="Arial" w:hAnsi="Arial" w:cs="Arial"/>
        <w:sz w:val="18"/>
      </w:rPr>
      <w:t xml:space="preserve"> </w:t>
    </w:r>
    <w:r w:rsidR="008E34C7">
      <w:rPr>
        <w:rFonts w:ascii="Arial" w:hAnsi="Arial" w:cs="Arial"/>
        <w:sz w:val="18"/>
      </w:rPr>
      <w:t>TIEC Comments</w:t>
    </w:r>
    <w:r>
      <w:rPr>
        <w:rFonts w:ascii="Arial" w:hAnsi="Arial" w:cs="Arial"/>
        <w:sz w:val="18"/>
      </w:rPr>
      <w:t xml:space="preserve"> </w:t>
    </w:r>
    <w:r w:rsidR="008E34C7">
      <w:rPr>
        <w:rFonts w:ascii="Arial" w:hAnsi="Arial" w:cs="Arial"/>
        <w:sz w:val="18"/>
      </w:rPr>
      <w:t>070825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3527570" w:rsidR="00D176CF" w:rsidRDefault="008E34C7"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2432204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EC 070825">
    <w15:presenceInfo w15:providerId="None" w15:userId="TIEC 070825"/>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66A6"/>
    <w:rsid w:val="000305D5"/>
    <w:rsid w:val="00034A98"/>
    <w:rsid w:val="00042CE3"/>
    <w:rsid w:val="00060A5A"/>
    <w:rsid w:val="00064B44"/>
    <w:rsid w:val="00067FE2"/>
    <w:rsid w:val="0007682E"/>
    <w:rsid w:val="00081176"/>
    <w:rsid w:val="000821E9"/>
    <w:rsid w:val="0008655C"/>
    <w:rsid w:val="0009420C"/>
    <w:rsid w:val="000971A7"/>
    <w:rsid w:val="000A43B7"/>
    <w:rsid w:val="000C6528"/>
    <w:rsid w:val="000D1AEB"/>
    <w:rsid w:val="000D3E64"/>
    <w:rsid w:val="000F13C5"/>
    <w:rsid w:val="000F7D98"/>
    <w:rsid w:val="00105A36"/>
    <w:rsid w:val="001313B4"/>
    <w:rsid w:val="0014546D"/>
    <w:rsid w:val="001500D9"/>
    <w:rsid w:val="00156DB7"/>
    <w:rsid w:val="00157228"/>
    <w:rsid w:val="00160C3C"/>
    <w:rsid w:val="00176375"/>
    <w:rsid w:val="0017783C"/>
    <w:rsid w:val="001875B3"/>
    <w:rsid w:val="0019314C"/>
    <w:rsid w:val="001943C7"/>
    <w:rsid w:val="001A18EB"/>
    <w:rsid w:val="001A5F0B"/>
    <w:rsid w:val="001F38F0"/>
    <w:rsid w:val="001F444A"/>
    <w:rsid w:val="001F67A2"/>
    <w:rsid w:val="00223BAA"/>
    <w:rsid w:val="00237430"/>
    <w:rsid w:val="0026307D"/>
    <w:rsid w:val="00276A99"/>
    <w:rsid w:val="00286AD9"/>
    <w:rsid w:val="00291C6C"/>
    <w:rsid w:val="002966F3"/>
    <w:rsid w:val="002B69F3"/>
    <w:rsid w:val="002B763A"/>
    <w:rsid w:val="002D382A"/>
    <w:rsid w:val="002D4B3F"/>
    <w:rsid w:val="002F1EDD"/>
    <w:rsid w:val="003013F2"/>
    <w:rsid w:val="0030232A"/>
    <w:rsid w:val="0030694A"/>
    <w:rsid w:val="003069F4"/>
    <w:rsid w:val="003361F0"/>
    <w:rsid w:val="00341C5B"/>
    <w:rsid w:val="00360920"/>
    <w:rsid w:val="00362A54"/>
    <w:rsid w:val="00384709"/>
    <w:rsid w:val="00386C35"/>
    <w:rsid w:val="00394F55"/>
    <w:rsid w:val="003A3D77"/>
    <w:rsid w:val="003B5AED"/>
    <w:rsid w:val="003C274C"/>
    <w:rsid w:val="003C6B7B"/>
    <w:rsid w:val="003E639C"/>
    <w:rsid w:val="004135BD"/>
    <w:rsid w:val="00417070"/>
    <w:rsid w:val="0042358A"/>
    <w:rsid w:val="004302A4"/>
    <w:rsid w:val="004463BA"/>
    <w:rsid w:val="0045720E"/>
    <w:rsid w:val="00461D45"/>
    <w:rsid w:val="00471327"/>
    <w:rsid w:val="004806A9"/>
    <w:rsid w:val="004822D4"/>
    <w:rsid w:val="00484A32"/>
    <w:rsid w:val="00492239"/>
    <w:rsid w:val="0049290B"/>
    <w:rsid w:val="00496364"/>
    <w:rsid w:val="004A1A83"/>
    <w:rsid w:val="004A4451"/>
    <w:rsid w:val="004B1E91"/>
    <w:rsid w:val="004C1C53"/>
    <w:rsid w:val="004C68AE"/>
    <w:rsid w:val="004D3958"/>
    <w:rsid w:val="004F5CF9"/>
    <w:rsid w:val="005008DF"/>
    <w:rsid w:val="005045D0"/>
    <w:rsid w:val="00510561"/>
    <w:rsid w:val="00514E70"/>
    <w:rsid w:val="0051742D"/>
    <w:rsid w:val="00526FA5"/>
    <w:rsid w:val="00527E0F"/>
    <w:rsid w:val="00534C6C"/>
    <w:rsid w:val="00555554"/>
    <w:rsid w:val="00572F00"/>
    <w:rsid w:val="00575BB4"/>
    <w:rsid w:val="00577B00"/>
    <w:rsid w:val="005841C0"/>
    <w:rsid w:val="0059260F"/>
    <w:rsid w:val="005979AE"/>
    <w:rsid w:val="005A4964"/>
    <w:rsid w:val="005B0755"/>
    <w:rsid w:val="005B6678"/>
    <w:rsid w:val="005E5074"/>
    <w:rsid w:val="006023C1"/>
    <w:rsid w:val="006037F6"/>
    <w:rsid w:val="00605471"/>
    <w:rsid w:val="006102B2"/>
    <w:rsid w:val="00612E4F"/>
    <w:rsid w:val="00613501"/>
    <w:rsid w:val="00615D5E"/>
    <w:rsid w:val="00622E99"/>
    <w:rsid w:val="00625E5D"/>
    <w:rsid w:val="00635DAA"/>
    <w:rsid w:val="00646A23"/>
    <w:rsid w:val="00653F28"/>
    <w:rsid w:val="00657C61"/>
    <w:rsid w:val="006617DE"/>
    <w:rsid w:val="0066370F"/>
    <w:rsid w:val="00676D9A"/>
    <w:rsid w:val="00691FD5"/>
    <w:rsid w:val="006A0784"/>
    <w:rsid w:val="006A697B"/>
    <w:rsid w:val="006B4DDE"/>
    <w:rsid w:val="006C0D40"/>
    <w:rsid w:val="006D0D04"/>
    <w:rsid w:val="006D2F52"/>
    <w:rsid w:val="006E2246"/>
    <w:rsid w:val="006E4597"/>
    <w:rsid w:val="006F71B7"/>
    <w:rsid w:val="00702B71"/>
    <w:rsid w:val="0070561D"/>
    <w:rsid w:val="00732083"/>
    <w:rsid w:val="00743968"/>
    <w:rsid w:val="00744B88"/>
    <w:rsid w:val="00754025"/>
    <w:rsid w:val="00767662"/>
    <w:rsid w:val="007703AC"/>
    <w:rsid w:val="0077521D"/>
    <w:rsid w:val="007765A9"/>
    <w:rsid w:val="007776B8"/>
    <w:rsid w:val="00785415"/>
    <w:rsid w:val="00786294"/>
    <w:rsid w:val="00791CB9"/>
    <w:rsid w:val="00793130"/>
    <w:rsid w:val="0079598E"/>
    <w:rsid w:val="00797DEE"/>
    <w:rsid w:val="007A12B5"/>
    <w:rsid w:val="007A1BE1"/>
    <w:rsid w:val="007B3233"/>
    <w:rsid w:val="007B3CE3"/>
    <w:rsid w:val="007B3E91"/>
    <w:rsid w:val="007B5A42"/>
    <w:rsid w:val="007C199B"/>
    <w:rsid w:val="007D27D3"/>
    <w:rsid w:val="007D3073"/>
    <w:rsid w:val="007D3373"/>
    <w:rsid w:val="007D3D98"/>
    <w:rsid w:val="007D5B52"/>
    <w:rsid w:val="007D64B9"/>
    <w:rsid w:val="007D72D4"/>
    <w:rsid w:val="007E0452"/>
    <w:rsid w:val="007F17C6"/>
    <w:rsid w:val="007F215F"/>
    <w:rsid w:val="008070C0"/>
    <w:rsid w:val="00811C12"/>
    <w:rsid w:val="00845778"/>
    <w:rsid w:val="008566A9"/>
    <w:rsid w:val="0087563E"/>
    <w:rsid w:val="00887E28"/>
    <w:rsid w:val="008A215E"/>
    <w:rsid w:val="008A757B"/>
    <w:rsid w:val="008A7D2E"/>
    <w:rsid w:val="008B4914"/>
    <w:rsid w:val="008D4F20"/>
    <w:rsid w:val="008D5C3A"/>
    <w:rsid w:val="008E2870"/>
    <w:rsid w:val="008E34C7"/>
    <w:rsid w:val="008E6603"/>
    <w:rsid w:val="008E6DA2"/>
    <w:rsid w:val="008F4ADB"/>
    <w:rsid w:val="008F6DD5"/>
    <w:rsid w:val="00907B1E"/>
    <w:rsid w:val="00913EB8"/>
    <w:rsid w:val="009178FF"/>
    <w:rsid w:val="00943AFD"/>
    <w:rsid w:val="00944E1F"/>
    <w:rsid w:val="009534AD"/>
    <w:rsid w:val="00954E06"/>
    <w:rsid w:val="00963A51"/>
    <w:rsid w:val="00983146"/>
    <w:rsid w:val="00983B6E"/>
    <w:rsid w:val="009936F8"/>
    <w:rsid w:val="009A3772"/>
    <w:rsid w:val="009B6C02"/>
    <w:rsid w:val="009C74D8"/>
    <w:rsid w:val="009D17F0"/>
    <w:rsid w:val="009E1BF9"/>
    <w:rsid w:val="009F616B"/>
    <w:rsid w:val="00A03F12"/>
    <w:rsid w:val="00A42796"/>
    <w:rsid w:val="00A42878"/>
    <w:rsid w:val="00A5178E"/>
    <w:rsid w:val="00A5311D"/>
    <w:rsid w:val="00A53C4C"/>
    <w:rsid w:val="00A62D10"/>
    <w:rsid w:val="00A94C4E"/>
    <w:rsid w:val="00AA510D"/>
    <w:rsid w:val="00AA744C"/>
    <w:rsid w:val="00AC6610"/>
    <w:rsid w:val="00AD1745"/>
    <w:rsid w:val="00AD3B58"/>
    <w:rsid w:val="00AD5FFF"/>
    <w:rsid w:val="00AD7D8C"/>
    <w:rsid w:val="00AE25B4"/>
    <w:rsid w:val="00AF0D90"/>
    <w:rsid w:val="00AF56C6"/>
    <w:rsid w:val="00AF7CB2"/>
    <w:rsid w:val="00B032E8"/>
    <w:rsid w:val="00B354DB"/>
    <w:rsid w:val="00B442A5"/>
    <w:rsid w:val="00B45F36"/>
    <w:rsid w:val="00B47F2D"/>
    <w:rsid w:val="00B53179"/>
    <w:rsid w:val="00B57F96"/>
    <w:rsid w:val="00B6462E"/>
    <w:rsid w:val="00B67892"/>
    <w:rsid w:val="00B76FC1"/>
    <w:rsid w:val="00BA4D33"/>
    <w:rsid w:val="00BB03F8"/>
    <w:rsid w:val="00BC2D06"/>
    <w:rsid w:val="00BC465F"/>
    <w:rsid w:val="00BD07D2"/>
    <w:rsid w:val="00C00A0A"/>
    <w:rsid w:val="00C17F0E"/>
    <w:rsid w:val="00C5725A"/>
    <w:rsid w:val="00C63671"/>
    <w:rsid w:val="00C744EB"/>
    <w:rsid w:val="00C90702"/>
    <w:rsid w:val="00C917FF"/>
    <w:rsid w:val="00C9766A"/>
    <w:rsid w:val="00CB050F"/>
    <w:rsid w:val="00CB38EE"/>
    <w:rsid w:val="00CC4F39"/>
    <w:rsid w:val="00CC53B8"/>
    <w:rsid w:val="00CC60A8"/>
    <w:rsid w:val="00CD0445"/>
    <w:rsid w:val="00CD544C"/>
    <w:rsid w:val="00CD7374"/>
    <w:rsid w:val="00CF4256"/>
    <w:rsid w:val="00D04FE8"/>
    <w:rsid w:val="00D12971"/>
    <w:rsid w:val="00D176CF"/>
    <w:rsid w:val="00D17AD5"/>
    <w:rsid w:val="00D20E0C"/>
    <w:rsid w:val="00D22411"/>
    <w:rsid w:val="00D271E3"/>
    <w:rsid w:val="00D33DE2"/>
    <w:rsid w:val="00D469C4"/>
    <w:rsid w:val="00D47A80"/>
    <w:rsid w:val="00D65FC8"/>
    <w:rsid w:val="00D667EE"/>
    <w:rsid w:val="00D75B33"/>
    <w:rsid w:val="00D85807"/>
    <w:rsid w:val="00D87349"/>
    <w:rsid w:val="00D91EE9"/>
    <w:rsid w:val="00D9627A"/>
    <w:rsid w:val="00D97220"/>
    <w:rsid w:val="00DC541F"/>
    <w:rsid w:val="00DD4F79"/>
    <w:rsid w:val="00DE5B9B"/>
    <w:rsid w:val="00DE7082"/>
    <w:rsid w:val="00DF0CBE"/>
    <w:rsid w:val="00E0436B"/>
    <w:rsid w:val="00E05CE3"/>
    <w:rsid w:val="00E10438"/>
    <w:rsid w:val="00E1263E"/>
    <w:rsid w:val="00E148A4"/>
    <w:rsid w:val="00E14D47"/>
    <w:rsid w:val="00E1641C"/>
    <w:rsid w:val="00E23606"/>
    <w:rsid w:val="00E26708"/>
    <w:rsid w:val="00E34958"/>
    <w:rsid w:val="00E37AB0"/>
    <w:rsid w:val="00E56B90"/>
    <w:rsid w:val="00E56F96"/>
    <w:rsid w:val="00E7060F"/>
    <w:rsid w:val="00E71C39"/>
    <w:rsid w:val="00EA56E6"/>
    <w:rsid w:val="00EA694D"/>
    <w:rsid w:val="00EC335F"/>
    <w:rsid w:val="00EC48FB"/>
    <w:rsid w:val="00EC4CAB"/>
    <w:rsid w:val="00ED3965"/>
    <w:rsid w:val="00ED3CCE"/>
    <w:rsid w:val="00EE021E"/>
    <w:rsid w:val="00EE1450"/>
    <w:rsid w:val="00EF232A"/>
    <w:rsid w:val="00F05A69"/>
    <w:rsid w:val="00F229F3"/>
    <w:rsid w:val="00F24A88"/>
    <w:rsid w:val="00F31B2D"/>
    <w:rsid w:val="00F32C26"/>
    <w:rsid w:val="00F43FFD"/>
    <w:rsid w:val="00F44236"/>
    <w:rsid w:val="00F52517"/>
    <w:rsid w:val="00F65DE9"/>
    <w:rsid w:val="00F739AA"/>
    <w:rsid w:val="00F77DD1"/>
    <w:rsid w:val="00F86D3C"/>
    <w:rsid w:val="00FA57B2"/>
    <w:rsid w:val="00FB10D1"/>
    <w:rsid w:val="00FB509B"/>
    <w:rsid w:val="00FB7D16"/>
    <w:rsid w:val="00FC313E"/>
    <w:rsid w:val="00FC3D4B"/>
    <w:rsid w:val="00FC6312"/>
    <w:rsid w:val="00FD2DF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23606"/>
    <w:rPr>
      <w:iCs/>
      <w:sz w:val="24"/>
    </w:rPr>
  </w:style>
  <w:style w:type="paragraph" w:customStyle="1" w:styleId="BodyTextNumbered">
    <w:name w:val="Body Text Numbered"/>
    <w:basedOn w:val="BodyText"/>
    <w:link w:val="BodyTextNumberedChar1"/>
    <w:rsid w:val="00E23606"/>
    <w:pPr>
      <w:ind w:left="720" w:hanging="720"/>
    </w:pPr>
    <w:rPr>
      <w:iCs/>
      <w:szCs w:val="20"/>
    </w:rPr>
  </w:style>
  <w:style w:type="character" w:customStyle="1" w:styleId="H4Char">
    <w:name w:val="H4 Char"/>
    <w:link w:val="H4"/>
    <w:rsid w:val="00E23606"/>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319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0" TargetMode="Externa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jhubbard@omm.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1358</Words>
  <Characters>8574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9913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TIEC 070825</cp:lastModifiedBy>
  <cp:revision>8</cp:revision>
  <cp:lastPrinted>2013-11-15T22:11:00Z</cp:lastPrinted>
  <dcterms:created xsi:type="dcterms:W3CDTF">2025-07-08T17:51:00Z</dcterms:created>
  <dcterms:modified xsi:type="dcterms:W3CDTF">2025-07-08T20:20:00Z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